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20" w:lineRule="exact"/>
        <w:jc w:val="left"/>
        <w:rPr>
          <w:rFonts w:ascii="方正小标宋简体" w:eastAsia="方正小标宋简体" w:cs="宋体"/>
          <w:sz w:val="32"/>
          <w:szCs w:val="32"/>
        </w:rPr>
      </w:pPr>
      <w:r>
        <w:rPr>
          <w:rFonts w:hint="eastAsia" w:ascii="方正小标宋简体" w:eastAsia="方正小标宋简体" w:cs="宋体"/>
          <w:sz w:val="32"/>
          <w:szCs w:val="32"/>
        </w:rPr>
        <w:t>附</w:t>
      </w:r>
      <w:r>
        <w:rPr>
          <w:rFonts w:ascii="方正小标宋简体" w:eastAsia="方正小标宋简体" w:cs="宋体"/>
          <w:sz w:val="32"/>
          <w:szCs w:val="32"/>
        </w:rPr>
        <w:t>件1</w:t>
      </w:r>
    </w:p>
    <w:p>
      <w:pPr>
        <w:adjustRightInd w:val="0"/>
        <w:snapToGrid w:val="0"/>
        <w:spacing w:line="620" w:lineRule="exact"/>
        <w:jc w:val="center"/>
        <w:rPr>
          <w:rFonts w:ascii="方正小标宋简体" w:eastAsia="方正小标宋简体" w:cs="宋体"/>
          <w:sz w:val="32"/>
          <w:szCs w:val="32"/>
        </w:rPr>
      </w:pPr>
      <w:r>
        <w:rPr>
          <w:rFonts w:hint="eastAsia" w:ascii="方正小标宋简体" w:eastAsia="方正小标宋简体" w:cs="宋体"/>
          <w:sz w:val="32"/>
          <w:szCs w:val="32"/>
        </w:rPr>
        <w:t>湘潭医卫职业技术学院</w:t>
      </w:r>
    </w:p>
    <w:p>
      <w:pPr>
        <w:adjustRightInd w:val="0"/>
        <w:snapToGrid w:val="0"/>
        <w:spacing w:line="620" w:lineRule="exact"/>
        <w:jc w:val="center"/>
        <w:rPr>
          <w:rFonts w:ascii="方正小标宋简体" w:eastAsia="方正小标宋简体" w:cs="宋体"/>
          <w:sz w:val="32"/>
          <w:szCs w:val="32"/>
        </w:rPr>
      </w:pPr>
      <w:r>
        <w:rPr>
          <w:rFonts w:ascii="方正小标宋简体" w:eastAsia="方正小标宋简体" w:cs="宋体"/>
          <w:sz w:val="32"/>
          <w:szCs w:val="32"/>
        </w:rPr>
        <w:t>2017</w:t>
      </w:r>
      <w:r>
        <w:rPr>
          <w:rFonts w:hint="eastAsia" w:ascii="方正小标宋简体" w:eastAsia="方正小标宋简体" w:cs="宋体"/>
          <w:sz w:val="32"/>
          <w:szCs w:val="32"/>
        </w:rPr>
        <w:t>年度教育科学课题指南</w:t>
      </w:r>
    </w:p>
    <w:p>
      <w:pPr>
        <w:adjustRightInd w:val="0"/>
        <w:snapToGrid w:val="0"/>
        <w:spacing w:line="620" w:lineRule="exact"/>
        <w:ind w:firstLine="640" w:firstLineChars="200"/>
        <w:rPr>
          <w:rFonts w:ascii="方正小标宋简体" w:eastAsia="方正小标宋简体" w:cs="宋体"/>
          <w:color w:val="FF0000"/>
          <w:sz w:val="32"/>
          <w:szCs w:val="32"/>
        </w:rPr>
      </w:pPr>
    </w:p>
    <w:p>
      <w:pPr>
        <w:adjustRightInd w:val="0"/>
        <w:snapToGrid w:val="0"/>
        <w:spacing w:line="620" w:lineRule="exact"/>
        <w:ind w:firstLine="560" w:firstLineChars="200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为</w:t>
      </w:r>
      <w:ins w:id="0" w:author="Administrator" w:date="2017-03-24T15:57:29Z">
        <w:r>
          <w:rPr>
            <w:rFonts w:hint="eastAsia" w:cs="宋体"/>
            <w:color w:val="000000" w:themeColor="text1"/>
            <w:sz w:val="28"/>
            <w:szCs w:val="28"/>
            <w:u w:val="none"/>
            <w:lang w:eastAsia="zh-CN"/>
            <w14:textFill>
              <w14:solidFill>
                <w14:schemeClr w14:val="tx1"/>
              </w14:solidFill>
            </w14:textFill>
          </w:rPr>
          <w:t>落实</w:t>
        </w:r>
      </w:ins>
      <w:ins w:id="1" w:author="Administrator" w:date="2017-03-24T15:57:31Z">
        <w:r>
          <w:rPr>
            <w:rFonts w:hint="eastAsia" w:cs="宋体"/>
            <w:color w:val="000000" w:themeColor="text1"/>
            <w:sz w:val="28"/>
            <w:szCs w:val="28"/>
            <w:u w:val="none"/>
            <w:lang w:eastAsia="zh-CN"/>
            <w14:textFill>
              <w14:solidFill>
                <w14:schemeClr w14:val="tx1"/>
              </w14:solidFill>
            </w14:textFill>
          </w:rPr>
          <w:t>学校</w:t>
        </w:r>
      </w:ins>
      <w:ins w:id="2" w:author="Administrator" w:date="2017-03-24T15:57:33Z">
        <w:r>
          <w:rPr>
            <w:rFonts w:hint="eastAsia" w:cs="宋体"/>
            <w:color w:val="000000" w:themeColor="text1"/>
            <w:sz w:val="28"/>
            <w:szCs w:val="28"/>
            <w:u w:val="none"/>
            <w:lang w:eastAsia="zh-CN"/>
            <w14:textFill>
              <w14:solidFill>
                <w14:schemeClr w14:val="tx1"/>
              </w14:solidFill>
            </w14:textFill>
          </w:rPr>
          <w:t>中心</w:t>
        </w:r>
      </w:ins>
      <w:ins w:id="3" w:author="Administrator" w:date="2017-03-24T15:57:38Z">
        <w:r>
          <w:rPr>
            <w:rFonts w:hint="eastAsia" w:cs="宋体"/>
            <w:color w:val="000000" w:themeColor="text1"/>
            <w:sz w:val="28"/>
            <w:szCs w:val="28"/>
            <w:u w:val="none"/>
            <w:lang w:eastAsia="zh-CN"/>
            <w14:textFill>
              <w14:solidFill>
                <w14:schemeClr w14:val="tx1"/>
              </w14:solidFill>
            </w14:textFill>
          </w:rPr>
          <w:t>工作</w:t>
        </w:r>
      </w:ins>
      <w:r>
        <w:rPr>
          <w:rFonts w:hint="eastAsia" w:cs="宋体"/>
          <w:sz w:val="28"/>
          <w:szCs w:val="28"/>
          <w:u w:val="none"/>
        </w:rPr>
        <w:t>，</w:t>
      </w:r>
      <w:r>
        <w:rPr>
          <w:rFonts w:hint="eastAsia" w:cs="宋体"/>
          <w:sz w:val="28"/>
          <w:szCs w:val="28"/>
        </w:rPr>
        <w:t>围绕学校发展、内</w:t>
      </w:r>
      <w:r>
        <w:rPr>
          <w:rFonts w:cs="宋体"/>
          <w:sz w:val="28"/>
          <w:szCs w:val="28"/>
        </w:rPr>
        <w:t>部质量保证体系诊断与改进、</w:t>
      </w:r>
      <w:r>
        <w:rPr>
          <w:rFonts w:hint="eastAsia" w:cs="宋体"/>
          <w:sz w:val="28"/>
          <w:szCs w:val="28"/>
        </w:rPr>
        <w:t>人才培养质量提高、教师教学能力提升，特制定本年度教育科学课题指南。</w:t>
      </w:r>
    </w:p>
    <w:p>
      <w:pPr>
        <w:adjustRightInd w:val="0"/>
        <w:snapToGrid w:val="0"/>
        <w:spacing w:line="620" w:lineRule="exact"/>
        <w:ind w:firstLine="560" w:firstLineChars="200"/>
        <w:rPr>
          <w:rFonts w:eastAsia="黑体" w:cs="宋体"/>
          <w:sz w:val="28"/>
          <w:szCs w:val="28"/>
        </w:rPr>
      </w:pPr>
      <w:r>
        <w:rPr>
          <w:rFonts w:hint="eastAsia" w:eastAsia="黑体" w:cs="宋体"/>
          <w:sz w:val="28"/>
          <w:szCs w:val="28"/>
        </w:rPr>
        <w:t>一、重大课题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cs="宋体"/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、湘潭医卫职业技术学院核心竞争力研究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2、湘潭医卫职业技术学院质量特色文化培育研究</w:t>
      </w:r>
    </w:p>
    <w:p>
      <w:pPr>
        <w:adjustRightInd w:val="0"/>
        <w:snapToGrid w:val="0"/>
        <w:spacing w:line="620" w:lineRule="exact"/>
        <w:ind w:firstLine="560" w:firstLineChars="200"/>
        <w:rPr>
          <w:rFonts w:ascii="新宋体" w:hAnsi="新宋体" w:eastAsia="新宋体" w:cs="新宋体"/>
          <w:kern w:val="0"/>
          <w:sz w:val="28"/>
          <w:szCs w:val="28"/>
        </w:rPr>
      </w:pPr>
      <w:r>
        <w:rPr>
          <w:rFonts w:hint="eastAsia" w:cs="宋体"/>
          <w:sz w:val="28"/>
          <w:szCs w:val="28"/>
        </w:rPr>
        <w:t>3、湘潭医卫职业技术学院国际合作</w:t>
      </w:r>
      <w:r>
        <w:rPr>
          <w:rFonts w:hint="eastAsia" w:ascii="新宋体" w:hAnsi="新宋体" w:eastAsia="新宋体" w:cs="新宋体"/>
          <w:kern w:val="0"/>
          <w:sz w:val="28"/>
          <w:szCs w:val="28"/>
        </w:rPr>
        <w:t>办学形式、办学机制、办学模式研究</w:t>
      </w:r>
    </w:p>
    <w:p>
      <w:pPr>
        <w:adjustRightInd w:val="0"/>
        <w:snapToGrid w:val="0"/>
        <w:spacing w:line="620" w:lineRule="exact"/>
        <w:ind w:firstLine="560" w:firstLineChars="200"/>
        <w:rPr>
          <w:rFonts w:ascii="新宋体" w:hAnsi="新宋体" w:eastAsia="新宋体" w:cs="新宋体"/>
          <w:kern w:val="0"/>
          <w:sz w:val="28"/>
          <w:szCs w:val="28"/>
        </w:rPr>
      </w:pPr>
      <w:r>
        <w:rPr>
          <w:rFonts w:hint="eastAsia" w:ascii="新宋体" w:hAnsi="新宋体" w:eastAsia="新宋体" w:cs="新宋体"/>
          <w:kern w:val="0"/>
          <w:sz w:val="28"/>
          <w:szCs w:val="28"/>
        </w:rPr>
        <w:t>4</w:t>
      </w:r>
      <w:r>
        <w:rPr>
          <w:rFonts w:ascii="新宋体" w:hAnsi="新宋体" w:eastAsia="新宋体" w:cs="新宋体"/>
          <w:kern w:val="0"/>
          <w:sz w:val="28"/>
          <w:szCs w:val="28"/>
        </w:rPr>
        <w:t>、</w:t>
      </w:r>
      <w:r>
        <w:rPr>
          <w:rFonts w:hint="eastAsia" w:cs="宋体"/>
          <w:sz w:val="28"/>
          <w:szCs w:val="28"/>
        </w:rPr>
        <w:t>湘潭医卫职业技术学院治理能力与内</w:t>
      </w:r>
      <w:r>
        <w:rPr>
          <w:rFonts w:cs="宋体"/>
          <w:sz w:val="28"/>
          <w:szCs w:val="28"/>
        </w:rPr>
        <w:t>部质量保证体系</w:t>
      </w:r>
      <w:r>
        <w:rPr>
          <w:rFonts w:hint="eastAsia" w:cs="宋体"/>
          <w:sz w:val="28"/>
          <w:szCs w:val="28"/>
        </w:rPr>
        <w:t>构</w:t>
      </w:r>
      <w:r>
        <w:rPr>
          <w:rFonts w:cs="宋体"/>
          <w:sz w:val="28"/>
          <w:szCs w:val="28"/>
        </w:rPr>
        <w:t>建</w:t>
      </w:r>
      <w:r>
        <w:rPr>
          <w:rFonts w:hint="eastAsia" w:cs="宋体"/>
          <w:sz w:val="28"/>
          <w:szCs w:val="28"/>
        </w:rPr>
        <w:t>研究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说明：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（</w:t>
      </w:r>
      <w:r>
        <w:rPr>
          <w:rFonts w:cs="宋体"/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）以上重大课题名称即为研究题目，申请人不得变更，不得添加副标题，不得自行命题，否则不予受理</w:t>
      </w:r>
      <w:ins w:id="4" w:author="admin" w:date="2017-03-24T15:53:17Z">
        <w:r>
          <w:rPr>
            <w:rFonts w:hint="eastAsia" w:cs="宋体"/>
            <w:sz w:val="28"/>
            <w:szCs w:val="28"/>
            <w:lang w:val="en-US" w:eastAsia="zh-CN"/>
          </w:rPr>
          <w:t>;</w:t>
        </w:r>
      </w:ins>
    </w:p>
    <w:p>
      <w:pPr>
        <w:pStyle w:val="3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（</w:t>
      </w:r>
      <w:r>
        <w:rPr>
          <w:rFonts w:cs="宋体"/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）重大课题研究经费为一万元，研究期限不超过</w:t>
      </w:r>
      <w:r>
        <w:rPr>
          <w:rFonts w:cs="宋体"/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年</w:t>
      </w:r>
      <w:ins w:id="5" w:author="admin" w:date="2017-03-24T15:53:31Z">
        <w:r>
          <w:rPr>
            <w:rFonts w:hint="eastAsia" w:cs="宋体"/>
            <w:sz w:val="28"/>
            <w:szCs w:val="28"/>
            <w:lang w:val="en-US" w:eastAsia="zh-CN"/>
          </w:rPr>
          <w:t>;</w:t>
        </w:r>
      </w:ins>
      <w:bookmarkStart w:id="0" w:name="_GoBack"/>
      <w:bookmarkEnd w:id="0"/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（</w:t>
      </w:r>
      <w:r>
        <w:rPr>
          <w:rFonts w:cs="宋体"/>
          <w:sz w:val="28"/>
          <w:szCs w:val="28"/>
        </w:rPr>
        <w:t>3</w:t>
      </w:r>
      <w:r>
        <w:rPr>
          <w:rFonts w:hint="eastAsia" w:cs="宋体"/>
          <w:sz w:val="28"/>
          <w:szCs w:val="28"/>
        </w:rPr>
        <w:t>）课题结题条件为研究报告、研究后形成的实施方案和校学报上发表的论文，课题结题需要进行现场答辩评审。</w:t>
      </w:r>
    </w:p>
    <w:p>
      <w:pPr>
        <w:adjustRightInd w:val="0"/>
        <w:snapToGrid w:val="0"/>
        <w:spacing w:line="620" w:lineRule="exact"/>
        <w:ind w:firstLine="562" w:firstLineChars="200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二、</w:t>
      </w:r>
      <w:r>
        <w:rPr>
          <w:rFonts w:hint="eastAsia" w:eastAsia="黑体" w:cs="宋体"/>
          <w:sz w:val="28"/>
          <w:szCs w:val="28"/>
        </w:rPr>
        <w:t>重</w:t>
      </w:r>
      <w:r>
        <w:rPr>
          <w:rFonts w:hint="eastAsia" w:eastAsia="黑体" w:cs="宋体"/>
          <w:b/>
          <w:bCs/>
          <w:sz w:val="28"/>
          <w:szCs w:val="28"/>
        </w:rPr>
        <w:t>点课题</w:t>
      </w:r>
      <w:r>
        <w:rPr>
          <w:rFonts w:hint="eastAsia" w:cs="宋体"/>
          <w:b/>
          <w:bCs/>
          <w:sz w:val="28"/>
          <w:szCs w:val="28"/>
        </w:rPr>
        <w:t>选题</w:t>
      </w:r>
      <w:r>
        <w:rPr>
          <w:rFonts w:hint="eastAsia" w:eastAsia="黑体" w:cs="宋体"/>
          <w:b/>
          <w:bCs/>
          <w:sz w:val="28"/>
          <w:szCs w:val="28"/>
        </w:rPr>
        <w:t>领域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cs="宋体"/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、学校专业群构建、专业建设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cs="宋体"/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、湘潭医卫职业技术学院队伍（专兼教师队伍、双师素质队伍、实验实习教师队伍、辅导员队伍、心理健康教育与咨询队伍、创新创业指导与服务队伍、干部队伍、管理人员队伍等）建设现状、问题与对策研究</w:t>
      </w:r>
    </w:p>
    <w:p>
      <w:pPr>
        <w:adjustRightInd w:val="0"/>
        <w:snapToGrid w:val="0"/>
        <w:spacing w:line="620" w:lineRule="exact"/>
        <w:ind w:firstLine="560" w:firstLineChars="200"/>
        <w:rPr>
          <w:rFonts w:ascii="新宋体" w:hAnsi="新宋体" w:eastAsia="新宋体" w:cs="新宋体"/>
          <w:color w:val="0000FF"/>
          <w:kern w:val="0"/>
          <w:sz w:val="28"/>
          <w:szCs w:val="28"/>
        </w:rPr>
      </w:pPr>
      <w:r>
        <w:rPr>
          <w:rFonts w:cs="宋体"/>
          <w:sz w:val="28"/>
          <w:szCs w:val="28"/>
        </w:rPr>
        <w:t>3</w:t>
      </w:r>
      <w:r>
        <w:rPr>
          <w:rFonts w:hint="eastAsia" w:cs="宋体"/>
          <w:sz w:val="28"/>
          <w:szCs w:val="28"/>
        </w:rPr>
        <w:t>、学校人事、绩效考核、奖惩创新与改革（与院校两级机制体制深化改革）</w:t>
      </w:r>
    </w:p>
    <w:p>
      <w:pPr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ascii="新宋体" w:hAnsi="新宋体" w:eastAsia="新宋体" w:cs="新宋体"/>
          <w:sz w:val="28"/>
          <w:szCs w:val="28"/>
        </w:rPr>
        <w:t>4</w:t>
      </w:r>
      <w:r>
        <w:rPr>
          <w:rFonts w:hint="eastAsia" w:ascii="新宋体" w:hAnsi="新宋体" w:eastAsia="新宋体" w:cs="新宋体"/>
          <w:sz w:val="28"/>
          <w:szCs w:val="28"/>
        </w:rPr>
        <w:t>、互联网</w:t>
      </w:r>
      <w:r>
        <w:rPr>
          <w:rFonts w:ascii="新宋体" w:hAnsi="新宋体" w:eastAsia="新宋体" w:cs="新宋体"/>
          <w:sz w:val="28"/>
          <w:szCs w:val="28"/>
        </w:rPr>
        <w:t>+</w:t>
      </w:r>
      <w:r>
        <w:rPr>
          <w:rFonts w:hint="eastAsia" w:ascii="新宋体" w:hAnsi="新宋体" w:eastAsia="新宋体" w:cs="新宋体"/>
          <w:sz w:val="28"/>
          <w:szCs w:val="28"/>
        </w:rPr>
        <w:t>时代，</w:t>
      </w:r>
      <w:r>
        <w:rPr>
          <w:rFonts w:hint="eastAsia" w:cs="宋体"/>
          <w:sz w:val="28"/>
          <w:szCs w:val="28"/>
        </w:rPr>
        <w:t>学校</w:t>
      </w:r>
      <w:r>
        <w:rPr>
          <w:rFonts w:hint="eastAsia" w:ascii="新宋体" w:hAnsi="新宋体" w:eastAsia="新宋体" w:cs="新宋体"/>
          <w:sz w:val="28"/>
          <w:szCs w:val="28"/>
        </w:rPr>
        <w:t>教育教学变革研究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cs="宋体"/>
          <w:sz w:val="28"/>
          <w:szCs w:val="28"/>
        </w:rPr>
        <w:t>5</w:t>
      </w:r>
      <w:r>
        <w:rPr>
          <w:rFonts w:hint="eastAsia" w:cs="宋体"/>
          <w:sz w:val="28"/>
          <w:szCs w:val="28"/>
        </w:rPr>
        <w:t>、学校“智慧校园”建设与信息化技术应用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cs="宋体"/>
          <w:sz w:val="28"/>
          <w:szCs w:val="28"/>
        </w:rPr>
        <w:t>6</w:t>
      </w:r>
      <w:r>
        <w:rPr>
          <w:rFonts w:hint="eastAsia" w:cs="宋体"/>
          <w:sz w:val="28"/>
          <w:szCs w:val="28"/>
        </w:rPr>
        <w:t>、学校产教深度融合推进</w:t>
      </w:r>
    </w:p>
    <w:p>
      <w:pPr>
        <w:adjustRightInd w:val="0"/>
        <w:snapToGrid w:val="0"/>
        <w:spacing w:line="620" w:lineRule="exact"/>
        <w:rPr>
          <w:rFonts w:cs="宋体"/>
          <w:sz w:val="28"/>
          <w:szCs w:val="28"/>
        </w:rPr>
      </w:pPr>
      <w:r>
        <w:rPr>
          <w:rFonts w:cs="宋体"/>
          <w:sz w:val="28"/>
          <w:szCs w:val="28"/>
        </w:rPr>
        <w:t xml:space="preserve">    7</w:t>
      </w:r>
      <w:r>
        <w:rPr>
          <w:rFonts w:hint="eastAsia" w:cs="宋体"/>
          <w:sz w:val="28"/>
          <w:szCs w:val="28"/>
        </w:rPr>
        <w:t>、学校质量评价与监控</w:t>
      </w:r>
    </w:p>
    <w:p>
      <w:pPr>
        <w:adjustRightInd w:val="0"/>
        <w:snapToGrid w:val="0"/>
        <w:spacing w:line="620" w:lineRule="exact"/>
        <w:rPr>
          <w:rFonts w:ascii="新宋体" w:hAnsi="新宋体" w:eastAsia="新宋体" w:cs="新宋体"/>
          <w:sz w:val="28"/>
          <w:szCs w:val="28"/>
        </w:rPr>
      </w:pPr>
      <w:r>
        <w:rPr>
          <w:rFonts w:cs="宋体"/>
          <w:sz w:val="28"/>
          <w:szCs w:val="28"/>
        </w:rPr>
        <w:t xml:space="preserve">    </w:t>
      </w:r>
      <w:r>
        <w:rPr>
          <w:rFonts w:ascii="新宋体" w:hAnsi="新宋体" w:eastAsia="新宋体" w:cs="新宋体"/>
          <w:color w:val="000000"/>
          <w:sz w:val="28"/>
          <w:szCs w:val="28"/>
        </w:rPr>
        <w:t>8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、</w:t>
      </w:r>
      <w:r>
        <w:rPr>
          <w:rFonts w:hint="eastAsia" w:cs="宋体"/>
          <w:sz w:val="28"/>
          <w:szCs w:val="28"/>
        </w:rPr>
        <w:t>学校</w:t>
      </w:r>
      <w:r>
        <w:rPr>
          <w:rFonts w:hint="eastAsia" w:ascii="新宋体" w:hAnsi="新宋体" w:eastAsia="新宋体" w:cs="新宋体"/>
          <w:sz w:val="28"/>
          <w:szCs w:val="28"/>
        </w:rPr>
        <w:t>课堂效率现状问题与提升对策</w:t>
      </w:r>
    </w:p>
    <w:p>
      <w:pPr>
        <w:numPr>
          <w:ilvl w:val="0"/>
          <w:numId w:val="1"/>
        </w:numPr>
        <w:ind w:firstLine="57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学校转型后存在问题与对策</w:t>
      </w:r>
    </w:p>
    <w:p>
      <w:pPr>
        <w:adjustRightInd w:val="0"/>
        <w:snapToGrid w:val="0"/>
        <w:spacing w:line="620" w:lineRule="exact"/>
        <w:ind w:firstLine="560" w:firstLineChars="200"/>
        <w:rPr>
          <w:rFonts w:ascii="新宋体" w:hAnsi="新宋体" w:eastAsia="新宋体" w:cs="新宋体"/>
          <w:sz w:val="28"/>
          <w:szCs w:val="28"/>
        </w:rPr>
      </w:pPr>
      <w:r>
        <w:rPr>
          <w:rFonts w:ascii="新宋体" w:hAnsi="新宋体" w:eastAsia="新宋体" w:cs="新宋体"/>
          <w:sz w:val="28"/>
          <w:szCs w:val="28"/>
        </w:rPr>
        <w:t>10</w:t>
      </w:r>
      <w:r>
        <w:rPr>
          <w:rFonts w:hint="eastAsia" w:ascii="新宋体" w:hAnsi="新宋体" w:eastAsia="新宋体" w:cs="新宋体"/>
          <w:sz w:val="28"/>
          <w:szCs w:val="28"/>
        </w:rPr>
        <w:t>、学校科研工作问题与对策</w:t>
      </w:r>
    </w:p>
    <w:p>
      <w:pPr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11、学校继续教育与专业培训的改革与发展研究</w:t>
      </w:r>
    </w:p>
    <w:p>
      <w:pPr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12、学生职业能力发展与生涯发展</w:t>
      </w:r>
    </w:p>
    <w:p>
      <w:pPr>
        <w:ind w:firstLine="56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13、思政工作创新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说明：</w:t>
      </w:r>
    </w:p>
    <w:p>
      <w:pPr>
        <w:adjustRightInd w:val="0"/>
        <w:snapToGrid w:val="0"/>
        <w:spacing w:line="620" w:lineRule="exact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以上各条目所提供的选题内容为本年度课题重点研究领域和方向，一般不宜直接作为课题题目，申请人可作分解、细化，自拟题目，进行申报</w:t>
      </w:r>
      <w:r>
        <w:rPr>
          <w:rFonts w:hint="eastAsia" w:cs="宋体"/>
          <w:sz w:val="28"/>
          <w:szCs w:val="28"/>
          <w:lang w:eastAsia="zh-CN"/>
        </w:rPr>
        <w:t>。</w:t>
      </w:r>
    </w:p>
    <w:p>
      <w:pPr>
        <w:rPr>
          <w:rFonts w:ascii="新宋体" w:hAnsi="新宋体" w:eastAsia="新宋体" w:cs="新宋体"/>
          <w:color w:val="000000"/>
          <w:sz w:val="28"/>
          <w:szCs w:val="28"/>
        </w:rPr>
      </w:pP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  </w:t>
      </w:r>
      <w:r>
        <w:rPr>
          <w:rFonts w:hint="eastAsia" w:ascii="新宋体" w:hAnsi="新宋体" w:eastAsia="新宋体" w:cs="新宋体"/>
          <w:b/>
          <w:bCs/>
          <w:color w:val="000000"/>
          <w:sz w:val="28"/>
          <w:szCs w:val="28"/>
        </w:rPr>
        <w:t>三、一般课题选题领域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  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本年度教育科学一般课题不设具体指南，申请者可根据自身的研究基础、兴趣和特长，围绕学校发展、教育教学、管理中的热点、难点问题，自主确定研究题目。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97061"/>
    <w:multiLevelType w:val="singleLevel"/>
    <w:tmpl w:val="57297061"/>
    <w:lvl w:ilvl="0" w:tentative="0">
      <w:start w:val="9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4F5A7C"/>
    <w:rsid w:val="00014005"/>
    <w:rsid w:val="000D0AF7"/>
    <w:rsid w:val="000E11A9"/>
    <w:rsid w:val="0019072C"/>
    <w:rsid w:val="00290147"/>
    <w:rsid w:val="002B5493"/>
    <w:rsid w:val="00361EFB"/>
    <w:rsid w:val="003905D0"/>
    <w:rsid w:val="00505480"/>
    <w:rsid w:val="00657032"/>
    <w:rsid w:val="006A2082"/>
    <w:rsid w:val="00A02531"/>
    <w:rsid w:val="00A74B3B"/>
    <w:rsid w:val="00A94A4F"/>
    <w:rsid w:val="00B47F19"/>
    <w:rsid w:val="00BF313F"/>
    <w:rsid w:val="00C30613"/>
    <w:rsid w:val="00CE4EBF"/>
    <w:rsid w:val="00CF2597"/>
    <w:rsid w:val="00E84256"/>
    <w:rsid w:val="00F15C31"/>
    <w:rsid w:val="00F277F8"/>
    <w:rsid w:val="00F606ED"/>
    <w:rsid w:val="08C17BEC"/>
    <w:rsid w:val="090E2CCC"/>
    <w:rsid w:val="0C4B6516"/>
    <w:rsid w:val="11096801"/>
    <w:rsid w:val="111B61EE"/>
    <w:rsid w:val="17142269"/>
    <w:rsid w:val="1756033C"/>
    <w:rsid w:val="18A20777"/>
    <w:rsid w:val="18E55D68"/>
    <w:rsid w:val="1B3C675B"/>
    <w:rsid w:val="1E6D500B"/>
    <w:rsid w:val="1FAD505F"/>
    <w:rsid w:val="20530618"/>
    <w:rsid w:val="22BC1280"/>
    <w:rsid w:val="2A3D2C5F"/>
    <w:rsid w:val="2A48404D"/>
    <w:rsid w:val="2CC12B66"/>
    <w:rsid w:val="2FF225E8"/>
    <w:rsid w:val="30EF295B"/>
    <w:rsid w:val="32560373"/>
    <w:rsid w:val="341048BC"/>
    <w:rsid w:val="366A3757"/>
    <w:rsid w:val="37AB1B65"/>
    <w:rsid w:val="42F37A63"/>
    <w:rsid w:val="43CF3F4E"/>
    <w:rsid w:val="47AA5523"/>
    <w:rsid w:val="4F443297"/>
    <w:rsid w:val="5860799C"/>
    <w:rsid w:val="5D86562B"/>
    <w:rsid w:val="64DE698B"/>
    <w:rsid w:val="65E518E7"/>
    <w:rsid w:val="66114292"/>
    <w:rsid w:val="69023BD7"/>
    <w:rsid w:val="694F5A7C"/>
    <w:rsid w:val="6A365F90"/>
    <w:rsid w:val="6C4C3A12"/>
    <w:rsid w:val="6F784F72"/>
    <w:rsid w:val="737567F6"/>
    <w:rsid w:val="73B52AC5"/>
    <w:rsid w:val="77F87DBA"/>
    <w:rsid w:val="7938569D"/>
    <w:rsid w:val="7E10580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qFormat/>
    <w:uiPriority w:val="99"/>
    <w:rPr>
      <w:b/>
      <w:bCs/>
    </w:rPr>
  </w:style>
  <w:style w:type="paragraph" w:styleId="3">
    <w:name w:val="annotation text"/>
    <w:basedOn w:val="1"/>
    <w:link w:val="12"/>
    <w:qFormat/>
    <w:uiPriority w:val="99"/>
    <w:pPr>
      <w:jc w:val="left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annotation reference"/>
    <w:basedOn w:val="8"/>
    <w:qFormat/>
    <w:uiPriority w:val="99"/>
    <w:rPr>
      <w:rFonts w:cs="Times New Roman"/>
      <w:sz w:val="21"/>
      <w:szCs w:val="21"/>
    </w:rPr>
  </w:style>
  <w:style w:type="character" w:customStyle="1" w:styleId="12">
    <w:name w:val="批注文字 字符"/>
    <w:basedOn w:val="8"/>
    <w:link w:val="3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3">
    <w:name w:val="批注主题 字符"/>
    <w:basedOn w:val="12"/>
    <w:link w:val="2"/>
    <w:qFormat/>
    <w:locked/>
    <w:uiPriority w:val="99"/>
    <w:rPr>
      <w:rFonts w:cs="Times New Roman"/>
      <w:b/>
      <w:bCs/>
      <w:kern w:val="2"/>
      <w:sz w:val="24"/>
      <w:szCs w:val="24"/>
    </w:rPr>
  </w:style>
  <w:style w:type="character" w:customStyle="1" w:styleId="14">
    <w:name w:val="批注框文本 字符"/>
    <w:basedOn w:val="8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5">
    <w:name w:val="页眉 字符"/>
    <w:basedOn w:val="8"/>
    <w:link w:val="6"/>
    <w:qFormat/>
    <w:uiPriority w:val="99"/>
    <w:rPr>
      <w:kern w:val="2"/>
      <w:sz w:val="18"/>
      <w:szCs w:val="18"/>
    </w:rPr>
  </w:style>
  <w:style w:type="character" w:customStyle="1" w:styleId="16">
    <w:name w:val="页脚 字符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</Words>
  <Characters>752</Characters>
  <Lines>6</Lines>
  <Paragraphs>1</Paragraphs>
  <ScaleCrop>false</ScaleCrop>
  <LinksUpToDate>false</LinksUpToDate>
  <CharactersWithSpaces>882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2017-03-23T02:35:00Z</dcterms:created>
  <dc:creator>Administrator</dc:creator>
  <cp:lastModifiedBy>admin</cp:lastModifiedBy>
  <cp:lastPrinted>2017-03-24T03:17:00Z</cp:lastPrinted>
  <dcterms:modified xsi:type="dcterms:W3CDTF">2017-03-24T07:53:38Z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